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6249B" w14:textId="77777777" w:rsidR="000033E7" w:rsidRPr="00AF4466" w:rsidRDefault="009A4A6C" w:rsidP="000033E7">
      <w:pPr>
        <w:numPr>
          <w:ins w:id="0" w:author="Unknown"/>
        </w:num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AF4466">
        <w:rPr>
          <w:rFonts w:ascii="Arial" w:hAnsi="Arial" w:cs="Arial"/>
          <w:b/>
          <w:sz w:val="24"/>
          <w:szCs w:val="24"/>
          <w:u w:val="single"/>
        </w:rPr>
        <w:t>R</w:t>
      </w:r>
      <w:r w:rsidR="009D58DB" w:rsidRPr="00AF4466">
        <w:rPr>
          <w:u w:val="single"/>
        </w:rPr>
        <w:t>.</w:t>
      </w:r>
      <w:r w:rsidRPr="00AF4466">
        <w:rPr>
          <w:rFonts w:ascii="Arial" w:hAnsi="Arial" w:cs="Arial"/>
          <w:b/>
          <w:sz w:val="24"/>
          <w:szCs w:val="24"/>
          <w:u w:val="single"/>
        </w:rPr>
        <w:t xml:space="preserve">1 </w:t>
      </w:r>
      <w:r w:rsidR="00AF54F9" w:rsidRPr="00AF4466">
        <w:rPr>
          <w:rFonts w:ascii="Arial" w:hAnsi="Arial" w:cs="Arial"/>
          <w:b/>
          <w:sz w:val="24"/>
          <w:szCs w:val="24"/>
          <w:u w:val="single"/>
        </w:rPr>
        <w:t>Vordruck</w:t>
      </w:r>
      <w:r w:rsidR="00796123" w:rsidRPr="00AF4466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0033E7" w:rsidRPr="00AF4466">
        <w:rPr>
          <w:rFonts w:ascii="Arial" w:hAnsi="Arial" w:cs="Arial"/>
          <w:b/>
          <w:sz w:val="24"/>
          <w:szCs w:val="24"/>
          <w:u w:val="single"/>
        </w:rPr>
        <w:t>„Räumlichkeiten“</w:t>
      </w:r>
    </w:p>
    <w:p w14:paraId="098450B3" w14:textId="36ABFDEE" w:rsidR="006155FC" w:rsidRPr="00CF0408" w:rsidRDefault="006155FC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Vergabenummer: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="00F67EF9">
        <w:rPr>
          <w:rFonts w:ascii="Arial" w:hAnsi="Arial"/>
          <w:b/>
          <w:sz w:val="16"/>
        </w:rPr>
        <w:t xml:space="preserve">, </w:t>
      </w:r>
      <w:r w:rsidRPr="00CF0408">
        <w:rPr>
          <w:rFonts w:ascii="Arial" w:hAnsi="Arial" w:cs="Arial"/>
          <w:b/>
          <w:sz w:val="22"/>
          <w:szCs w:val="22"/>
        </w:rPr>
        <w:t>Los:</w:t>
      </w:r>
      <w:r w:rsidR="00F67EF9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Pr="00CF0408">
        <w:rPr>
          <w:rFonts w:ascii="Arial" w:hAnsi="Arial" w:cs="Arial"/>
          <w:b/>
          <w:sz w:val="22"/>
          <w:szCs w:val="22"/>
        </w:rPr>
        <w:t xml:space="preserve">, lfd. Nr.: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4EC2A4D8" w14:textId="3E24D664" w:rsidR="006D72A9" w:rsidRPr="00CF0408" w:rsidRDefault="009A3F0F" w:rsidP="006155FC">
      <w:pPr>
        <w:spacing w:before="240"/>
        <w:rPr>
          <w:rFonts w:ascii="Arial" w:hAnsi="Arial" w:cs="Arial"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Auftragnehmer</w:t>
      </w:r>
      <w:r w:rsidR="000033E7" w:rsidRPr="00CF0408">
        <w:rPr>
          <w:rFonts w:ascii="Arial" w:hAnsi="Arial" w:cs="Arial"/>
          <w:b/>
          <w:sz w:val="22"/>
          <w:szCs w:val="22"/>
        </w:rPr>
        <w:t>:</w:t>
      </w:r>
      <w:r w:rsidR="006155FC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79A231F3" w14:textId="33D8F326" w:rsidR="0096536E" w:rsidRPr="00CF0408" w:rsidRDefault="0096536E" w:rsidP="006155FC">
      <w:pPr>
        <w:spacing w:before="240"/>
        <w:rPr>
          <w:rFonts w:ascii="Arial" w:hAnsi="Arial" w:cs="Arial"/>
          <w:b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Bietergemeinschaft</w:t>
      </w:r>
      <w:r w:rsidR="006C1ABF" w:rsidRPr="00CF0408">
        <w:rPr>
          <w:rFonts w:ascii="Arial" w:hAnsi="Arial" w:cs="Arial"/>
          <w:b/>
          <w:sz w:val="22"/>
          <w:szCs w:val="22"/>
        </w:rPr>
        <w:t xml:space="preserve"> (BG)</w:t>
      </w:r>
      <w:r w:rsidR="0042328A" w:rsidRPr="00CF0408">
        <w:rPr>
          <w:rFonts w:ascii="Arial" w:hAnsi="Arial" w:cs="Arial"/>
          <w:b/>
          <w:sz w:val="22"/>
          <w:szCs w:val="22"/>
        </w:rPr>
        <w:t>:</w:t>
      </w:r>
      <w:r w:rsidR="0042328A" w:rsidRPr="00FE59C7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43195937"/>
          <w:placeholder>
            <w:docPart w:val="70A8620DCF404E8D8032EDA1BC870489"/>
          </w:placeholder>
          <w:showingPlcHdr/>
          <w:dropDownList>
            <w:listItem w:value="Wählen Sie ein Element aus."/>
            <w:listItem w:displayText="Ja" w:value="Ja"/>
            <w:listItem w:displayText="Nein" w:value="Nein"/>
          </w:dropDownList>
        </w:sdtPr>
        <w:sdtEndPr/>
        <w:sdtContent>
          <w:r w:rsidR="007061EF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684BF937" w14:textId="14AD1C9F" w:rsidR="006D72A9" w:rsidRPr="00CF0408" w:rsidRDefault="006D72A9" w:rsidP="006155FC">
      <w:pPr>
        <w:spacing w:before="240"/>
        <w:rPr>
          <w:rFonts w:ascii="Arial" w:hAnsi="Arial" w:cs="Arial"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 xml:space="preserve">Koordinierende DSt: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1FA7979B" w14:textId="0BCF531C" w:rsidR="00AF4466" w:rsidRPr="00CF0408" w:rsidRDefault="00AF4466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Leistungsart:</w:t>
      </w:r>
      <w:r w:rsidR="001D0B6A" w:rsidRPr="00CF0408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1956208396"/>
          <w:placeholder>
            <w:docPart w:val="48E09E2AB10D4FEAA422F05166863E51"/>
          </w:placeholder>
          <w:showingPlcHdr/>
          <w:dropDownList>
            <w:listItem w:value="Wählen Sie ein Element aus."/>
            <w:listItem w:displayText="Maßnahmen nach § 45 SGB III" w:value="Maßnahmen nach § 45 SGB III"/>
            <w:listItem w:displayText="Maßnahmen nach § 16 Abs. 1 SGB II i.V.m. § 45 SGB III" w:value="Maßnahmen nach § 16 Abs. 1 SGB II i.V.m. § 45 SGB III"/>
            <w:listItem w:displayText="BaE nach § 76 SGB III" w:value="BaE nach § 76 SGB III"/>
            <w:listItem w:displayText="BvB nach §§ 51 und 53 SGB III" w:value="BvB nach §§ 51 und 53 SGB III"/>
            <w:listItem w:displayText="BvB-Pro nach §§ 51 und 53 SGB III" w:value="BvB-Pro nach §§ 51 und 53 SGB III"/>
            <w:listItem w:displayText="BvB-Reha nach § 117 SGB III i.V.m. §§ 51 und 53 SGB III" w:value="BvB-Reha nach § 117 SGB III i.V.m. §§ 51 und 53 SGB III"/>
            <w:listItem w:displayText="AsA nach § 130 SGB III" w:value="AsA nach § 130 SGB III"/>
            <w:listItem w:displayText="abH nach § 75 SGB III" w:value="abH nach § 75 SGB III"/>
            <w:listItem w:displayText="BerEb nach § 49 SGB III" w:value="BerEb nach § 49 SGB III"/>
            <w:listItem w:displayText="Reha-Ausbildung nach § 117 Abs. 1 S. 1 Nr. 1b SGB III" w:value="Reha-Ausbildung nach § 117 Abs. 1 S. 1 Nr. 1b SGB III"/>
            <w:listItem w:displayText="InRAM nach § 117 Abs. 1 S. 1 Nr. 1b SGB III" w:value="InRAM nach § 117 Abs. 1 S. 1 Nr. 1b SGB III"/>
            <w:listItem w:displayText="bbuReha nach § 117 Abs. 1 S.1 Nr. 1b SGB III" w:value="bbuReha nach § 117 Abs. 1 S.1 Nr. 1b SGB III"/>
            <w:listItem w:displayText="bbA nach § 117 Abs. 1 S. 1 Nr. 1b SGB III" w:value="bbA nach § 117 Abs. 1 S. 1 Nr. 1b SGB III"/>
            <w:listItem w:displayText="DIA-AM nach § 49 Abs. 4 SGB IX" w:value="DIA-AM nach § 49 Abs. 4 SGB IX"/>
            <w:listItem w:displayText="UB nach § 55 SGB IX" w:value="UB nach § 55 SGB IX"/>
            <w:listItem w:displayText="DIA-AM i.V.m. UB nach § 49 Abs.4 SGB IX i.V.m. § 55 SGB IX" w:value="DIA-AM i.V.m. UB nach § 49 Abs.4 SGB IX i.V.m. § 55 SGB IX"/>
            <w:listItem w:displayText="THB nach § 49 Abs. 3 Nr. 7 SGB IX" w:value="THB nach § 49 Abs. 3 Nr. 7 SGB IX"/>
            <w:listItem w:displayText="BuKSelb nach § 16c SGB II" w:value="BuKSelb nach § 16c SGB II"/>
            <w:listItem w:displayText="Berufliche Weiterbildung (Vergabe-FbW) nach § 16 Abs. 1 SGB II i.V.m. §§ 81 bis 87 und § 131a SGB III sowie § 16 Abs.3a SGB II i.V.m. § 180 SGB III" w:value="Berufliche Weiterbildung (Vergabe-FbW) nach § 16 Abs. 1 SGB II i.V.m. §§ 81 bis 87 und § 131a SGB III sowie § 16 Abs.3a SGB II i.V.m. § 180 SGB III"/>
            <w:listItem w:displayText="GK nach §§ 81 bis 87, § 131a SGB III" w:value="GK nach §§ 81 bis 87, § 131a SGB III"/>
            <w:listItem w:displayText="ganzheitliche beschäftigungsbegleitende Betreuung nach § 16e SGB II / § 16i SGB II" w:value="ganzheitliche beschäftigungsbegleitende Betreuung nach § 16e SGB II / § 16i SGB II"/>
          </w:dropDownList>
        </w:sdtPr>
        <w:sdtEndPr>
          <w:rPr>
            <w:b/>
          </w:rPr>
        </w:sdtEndPr>
        <w:sdtContent>
          <w:r w:rsidR="008362B1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0F7B7EE3" w14:textId="583B26D3" w:rsidR="00A43320" w:rsidRPr="001D6907" w:rsidRDefault="00A43320" w:rsidP="006155FC">
      <w:pPr>
        <w:spacing w:before="240"/>
        <w:rPr>
          <w:rFonts w:ascii="Arial" w:hAnsi="Arial" w:cs="Arial"/>
          <w:b/>
          <w:sz w:val="24"/>
          <w:szCs w:val="24"/>
        </w:rPr>
      </w:pPr>
      <w:r w:rsidRPr="00CF0408">
        <w:rPr>
          <w:rFonts w:ascii="Arial" w:hAnsi="Arial" w:cs="Arial"/>
          <w:b/>
          <w:sz w:val="22"/>
          <w:szCs w:val="22"/>
        </w:rPr>
        <w:t>Produktname:</w:t>
      </w:r>
      <w:r w:rsidRPr="001D6907">
        <w:rPr>
          <w:rFonts w:ascii="Arial" w:hAnsi="Arial" w:cs="Arial"/>
          <w:b/>
          <w:sz w:val="24"/>
          <w:szCs w:val="24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1158EE6A" w14:textId="54186077" w:rsidR="002347D0" w:rsidRPr="005C6AB1" w:rsidRDefault="00A43320" w:rsidP="005C6AB1">
      <w:pPr>
        <w:spacing w:after="360"/>
        <w:rPr>
          <w:rFonts w:ascii="Arial" w:hAnsi="Arial" w:cs="Arial"/>
          <w:color w:val="FF0000"/>
          <w:sz w:val="6"/>
          <w:szCs w:val="24"/>
        </w:rPr>
      </w:pPr>
      <w:r w:rsidRPr="001D6907">
        <w:rPr>
          <w:rFonts w:ascii="Arial" w:hAnsi="Arial" w:cs="Arial"/>
          <w:sz w:val="16"/>
          <w:szCs w:val="24"/>
        </w:rPr>
        <w:t>(bei Maßnahmen nach § 45 SGB III bzw. nach § 16 Abs</w:t>
      </w:r>
      <w:r w:rsidR="006C1ABF">
        <w:rPr>
          <w:rFonts w:ascii="Arial" w:hAnsi="Arial" w:cs="Arial"/>
          <w:sz w:val="16"/>
          <w:szCs w:val="24"/>
        </w:rPr>
        <w:t>. 1 SGB II i.V.m. § 45 SGB III)</w:t>
      </w:r>
      <w:r w:rsidRPr="001D6907">
        <w:rPr>
          <w:rFonts w:ascii="Arial" w:hAnsi="Arial" w:cs="Arial"/>
          <w:sz w:val="16"/>
          <w:szCs w:val="24"/>
        </w:rPr>
        <w:t xml:space="preserve"> </w:t>
      </w:r>
    </w:p>
    <w:p w14:paraId="2AC59678" w14:textId="78A052D2" w:rsidR="001D0B6A" w:rsidRPr="005C6AB1" w:rsidRDefault="001D0B6A" w:rsidP="005C6AB1">
      <w:pPr>
        <w:spacing w:after="360"/>
        <w:jc w:val="both"/>
        <w:rPr>
          <w:rFonts w:ascii="Arial" w:hAnsi="Arial"/>
          <w:sz w:val="16"/>
        </w:rPr>
      </w:pPr>
      <w:r w:rsidRPr="0031256F">
        <w:rPr>
          <w:rFonts w:ascii="Arial" w:hAnsi="Arial"/>
          <w:sz w:val="16"/>
        </w:rPr>
        <w:t>Sofern die Maßnahme innerhalb des im Leistungsverzeichnis/Losblatt angegebenen Maßnahmeortes an verschiedenen Standorten/Schulungsstätten durchgeführt wird, ist für jeden dieser Standorte/Schulungsstätten dieser Vordruck auszufüllen und vorzulegen.</w:t>
      </w:r>
    </w:p>
    <w:tbl>
      <w:tblPr>
        <w:tblStyle w:val="Tabellenraster"/>
        <w:tblW w:w="9267" w:type="dxa"/>
        <w:tblLayout w:type="fixed"/>
        <w:tblLook w:val="0020" w:firstRow="1" w:lastRow="0" w:firstColumn="0" w:lastColumn="0" w:noHBand="0" w:noVBand="0"/>
      </w:tblPr>
      <w:tblGrid>
        <w:gridCol w:w="9267"/>
      </w:tblGrid>
      <w:tr w:rsidR="00B63994" w:rsidRPr="00897D08" w14:paraId="4B6831BA" w14:textId="77777777" w:rsidTr="004A79E3">
        <w:trPr>
          <w:trHeight w:val="1758"/>
        </w:trPr>
        <w:tc>
          <w:tcPr>
            <w:tcW w:w="9267" w:type="dxa"/>
          </w:tcPr>
          <w:p w14:paraId="792A5048" w14:textId="77777777" w:rsidR="00B63994" w:rsidRPr="00897D08" w:rsidRDefault="00B63994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>Bezeichnung und Anschrift des Auftragnehmers</w:t>
            </w:r>
          </w:p>
          <w:p w14:paraId="33276C41" w14:textId="4FB2B9BF" w:rsidR="00F61033" w:rsidRPr="005C6AB1" w:rsidRDefault="00B63994" w:rsidP="005C6AB1">
            <w:pPr>
              <w:spacing w:before="120" w:after="36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48884439" w14:textId="4F2870ED" w:rsidR="00D2646A" w:rsidRPr="001D6907" w:rsidRDefault="006C1ABF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>
              <w:rPr>
                <w:rFonts w:ascii="Arial" w:hAnsi="Arial"/>
                <w:sz w:val="16"/>
                <w:szCs w:val="16"/>
                <w:u w:val="single"/>
              </w:rPr>
              <w:t xml:space="preserve">Name und 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Tel-Nr. des Ansprechpartners für die </w:t>
            </w:r>
            <w:r w:rsidR="003E2045" w:rsidRPr="001D6907">
              <w:rPr>
                <w:rFonts w:ascii="Arial" w:hAnsi="Arial"/>
                <w:sz w:val="16"/>
                <w:szCs w:val="16"/>
                <w:u w:val="single"/>
              </w:rPr>
              <w:t>Vertragsausführung</w:t>
            </w:r>
          </w:p>
          <w:p w14:paraId="3B11B7B2" w14:textId="666B681F" w:rsidR="003E2045" w:rsidRPr="005C6AB1" w:rsidRDefault="003E2045" w:rsidP="005C6AB1">
            <w:pPr>
              <w:spacing w:before="120" w:after="360"/>
              <w:rPr>
                <w:rFonts w:ascii="Arial" w:hAnsi="Arial"/>
                <w:sz w:val="16"/>
                <w:szCs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227BBCB3" w14:textId="77777777" w:rsidR="00B63994" w:rsidRPr="00F61033" w:rsidRDefault="00F61033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 w:rsidRPr="00F61033">
              <w:rPr>
                <w:rFonts w:ascii="Arial" w:hAnsi="Arial"/>
                <w:sz w:val="16"/>
                <w:szCs w:val="16"/>
                <w:u w:val="single"/>
              </w:rPr>
              <w:t>Auftragnehmer Kd.-Nr.</w:t>
            </w:r>
          </w:p>
          <w:p w14:paraId="0815E7BF" w14:textId="69D60E4C" w:rsidR="00F61033" w:rsidRPr="005C6AB1" w:rsidRDefault="00F61033" w:rsidP="005C6AB1">
            <w:pPr>
              <w:spacing w:before="120" w:after="24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</w:tr>
    </w:tbl>
    <w:p w14:paraId="77487BBD" w14:textId="77777777" w:rsidR="005E3BC1" w:rsidRDefault="005E3BC1"/>
    <w:tbl>
      <w:tblPr>
        <w:tblStyle w:val="Tabellenraster"/>
        <w:tblpPr w:leftFromText="141" w:rightFromText="141" w:vertAnchor="text" w:horzAnchor="margin" w:tblpY="155"/>
        <w:tblW w:w="9267" w:type="dxa"/>
        <w:tblLayout w:type="fixed"/>
        <w:tblLook w:val="0020" w:firstRow="1" w:lastRow="0" w:firstColumn="0" w:lastColumn="0" w:noHBand="0" w:noVBand="0"/>
      </w:tblPr>
      <w:tblGrid>
        <w:gridCol w:w="9267"/>
      </w:tblGrid>
      <w:tr w:rsidR="00A63E3A" w:rsidRPr="00897D08" w14:paraId="34CDDB6B" w14:textId="77777777" w:rsidTr="004A79E3">
        <w:trPr>
          <w:trHeight w:val="952"/>
        </w:trPr>
        <w:tc>
          <w:tcPr>
            <w:tcW w:w="9267" w:type="dxa"/>
          </w:tcPr>
          <w:p w14:paraId="32BFFA39" w14:textId="77777777" w:rsidR="00A63E3A" w:rsidRPr="00897D08" w:rsidRDefault="00A63E3A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Anschrift am Maßnahmeort</w:t>
            </w:r>
          </w:p>
          <w:p w14:paraId="09EF1A3A" w14:textId="37767A99" w:rsidR="00A63E3A" w:rsidRPr="00717C50" w:rsidRDefault="00A63E3A" w:rsidP="003021B6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</w:tr>
    </w:tbl>
    <w:p w14:paraId="31E32E3F" w14:textId="38709583" w:rsidR="005E3BC1" w:rsidRPr="00EC1AA4" w:rsidRDefault="005E3BC1" w:rsidP="00EC1AA4"/>
    <w:tbl>
      <w:tblPr>
        <w:tblStyle w:val="Tabellenraster"/>
        <w:tblpPr w:leftFromText="142" w:rightFromText="142" w:vertAnchor="text" w:horzAnchor="margin" w:tblpY="154"/>
        <w:tblW w:w="9209" w:type="dxa"/>
        <w:tblLayout w:type="fixed"/>
        <w:tblLook w:val="0020" w:firstRow="1" w:lastRow="0" w:firstColumn="0" w:lastColumn="0" w:noHBand="0" w:noVBand="0"/>
      </w:tblPr>
      <w:tblGrid>
        <w:gridCol w:w="1129"/>
        <w:gridCol w:w="2127"/>
        <w:gridCol w:w="1275"/>
        <w:gridCol w:w="1134"/>
        <w:gridCol w:w="2127"/>
        <w:gridCol w:w="1417"/>
      </w:tblGrid>
      <w:tr w:rsidR="002347D0" w:rsidRPr="00897D08" w14:paraId="19227238" w14:textId="6182F753" w:rsidTr="004A79E3">
        <w:trPr>
          <w:trHeight w:hRule="exact" w:val="1311"/>
        </w:trPr>
        <w:tc>
          <w:tcPr>
            <w:tcW w:w="9209" w:type="dxa"/>
            <w:gridSpan w:val="6"/>
          </w:tcPr>
          <w:p w14:paraId="56D5EB4E" w14:textId="77777777" w:rsidR="002347D0" w:rsidRPr="00897D08" w:rsidRDefault="002347D0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>
              <w:rPr>
                <w:rFonts w:ascii="Arial" w:hAnsi="Arial"/>
                <w:sz w:val="16"/>
                <w:u w:val="single"/>
              </w:rPr>
              <w:t>Räumlichkeiten</w:t>
            </w:r>
          </w:p>
          <w:p w14:paraId="67B0EF18" w14:textId="77777777" w:rsidR="002347D0" w:rsidRPr="00B63994" w:rsidRDefault="002347D0" w:rsidP="00DA6BB0">
            <w:pPr>
              <w:spacing w:before="240" w:after="24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wie z.B. Unterrichtsräume, EDV-Unterrichtsräume, Übungsräume, Besprechungsräume, Sozialräume, Werkstätten, Berufsfeldbezogene Praxisräume, Multifunktionaler Simulationsraum</w:t>
            </w:r>
          </w:p>
          <w:p w14:paraId="78571B3E" w14:textId="77777777" w:rsidR="002347D0" w:rsidRDefault="002347D0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</w:tc>
      </w:tr>
      <w:tr w:rsidR="002347D0" w:rsidRPr="00897D08" w14:paraId="6AD16071" w14:textId="40BD0F89" w:rsidTr="004A79E3">
        <w:trPr>
          <w:trHeight w:hRule="exact" w:val="589"/>
        </w:trPr>
        <w:tc>
          <w:tcPr>
            <w:tcW w:w="1129" w:type="dxa"/>
          </w:tcPr>
          <w:p w14:paraId="59847EF9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Art der Räumlichkeit</w:t>
            </w:r>
          </w:p>
        </w:tc>
        <w:tc>
          <w:tcPr>
            <w:tcW w:w="2127" w:type="dxa"/>
          </w:tcPr>
          <w:p w14:paraId="4B07EBE0" w14:textId="77777777" w:rsidR="002347D0" w:rsidRPr="001D6907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Raum-Nr. /</w:t>
            </w:r>
          </w:p>
          <w:p w14:paraId="66FC1FCC" w14:textId="07C0FC67" w:rsidR="002347D0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</w:t>
            </w:r>
            <w:r>
              <w:rPr>
                <w:rFonts w:ascii="Arial" w:hAnsi="Arial"/>
                <w:sz w:val="16"/>
              </w:rPr>
              <w:t>-</w:t>
            </w:r>
          </w:p>
          <w:p w14:paraId="09F0CCEA" w14:textId="42314786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bezeichnung</w:t>
            </w:r>
          </w:p>
        </w:tc>
        <w:tc>
          <w:tcPr>
            <w:tcW w:w="1275" w:type="dxa"/>
          </w:tcPr>
          <w:p w14:paraId="75F1ECFE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134" w:type="dxa"/>
          </w:tcPr>
          <w:p w14:paraId="5D1DD11F" w14:textId="2AA51C81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Teilnehmer</w:t>
            </w:r>
            <w:r>
              <w:rPr>
                <w:rFonts w:ascii="Arial" w:hAnsi="Arial"/>
                <w:sz w:val="16"/>
              </w:rPr>
              <w:t>-</w:t>
            </w:r>
            <w:r w:rsidRPr="00897D08">
              <w:rPr>
                <w:rFonts w:ascii="Arial" w:hAnsi="Arial"/>
                <w:sz w:val="16"/>
              </w:rPr>
              <w:t>plätze</w:t>
            </w:r>
          </w:p>
        </w:tc>
        <w:tc>
          <w:tcPr>
            <w:tcW w:w="2127" w:type="dxa"/>
          </w:tcPr>
          <w:p w14:paraId="1846AFC2" w14:textId="77921B30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Ausstattung</w:t>
            </w:r>
          </w:p>
        </w:tc>
        <w:tc>
          <w:tcPr>
            <w:tcW w:w="1417" w:type="dxa"/>
          </w:tcPr>
          <w:p w14:paraId="3009D7E8" w14:textId="092E54BF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Nachweis der Räumlichkeiten</w:t>
            </w:r>
          </w:p>
        </w:tc>
      </w:tr>
      <w:tr w:rsidR="00C02309" w:rsidRPr="00C02309" w14:paraId="6C3E7080" w14:textId="04ACB0A8" w:rsidTr="004A79E3">
        <w:trPr>
          <w:trHeight w:hRule="exact" w:val="799"/>
        </w:trPr>
        <w:tc>
          <w:tcPr>
            <w:tcW w:w="1129" w:type="dxa"/>
          </w:tcPr>
          <w:p w14:paraId="7D6DCD60" w14:textId="21A6FBB0" w:rsidR="002347D0" w:rsidRPr="00717C50" w:rsidRDefault="00FF67D2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86CE5AA" w14:textId="19307224" w:rsidR="002347D0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4B3AC7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7BEBEE8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52A8BB5" w14:textId="77777777" w:rsidR="002347D0" w:rsidRPr="00717C50" w:rsidRDefault="002347D0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226993692"/>
            <w:placeholder>
              <w:docPart w:val="4AE974971EBD4F16B7336659ECD9A423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01DA8B" w14:textId="3965BE3A" w:rsidR="002347D0" w:rsidRPr="00C02309" w:rsidRDefault="00FF67D2" w:rsidP="00DA6BB0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6760ED25" w14:textId="122A0B92" w:rsidTr="004A79E3">
        <w:trPr>
          <w:trHeight w:hRule="exact" w:val="799"/>
        </w:trPr>
        <w:tc>
          <w:tcPr>
            <w:tcW w:w="1129" w:type="dxa"/>
          </w:tcPr>
          <w:p w14:paraId="326EBEDC" w14:textId="16ECCC83" w:rsidR="00FF67D2" w:rsidRPr="00717C50" w:rsidRDefault="00FF67D2" w:rsidP="00FF67D2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D9CC82D" w14:textId="4C5883CA" w:rsidR="00FF67D2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2B84069" w14:textId="6AB4562A" w:rsidR="00FF67D2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518BE2B8" w14:textId="62D9CB3A" w:rsidR="00FF67D2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85A03B" w14:textId="057A51FD" w:rsidR="00FF67D2" w:rsidRPr="00717C50" w:rsidRDefault="00FF67D2" w:rsidP="00FF67D2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240991226"/>
            <w:placeholder>
              <w:docPart w:val="E32F910F66364C39B44B76DB427CF406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20AAA4A" w14:textId="07C05F5E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123BD486" w14:textId="1E33D950" w:rsidTr="004A79E3">
        <w:trPr>
          <w:trHeight w:hRule="exact" w:val="799"/>
        </w:trPr>
        <w:tc>
          <w:tcPr>
            <w:tcW w:w="1129" w:type="dxa"/>
          </w:tcPr>
          <w:p w14:paraId="0C768C12" w14:textId="6E83C0BE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AE84A08" w14:textId="688837AF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C6CF749" w14:textId="74AE47A6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7B579850" w14:textId="5366F9CF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A7B2B5F" w14:textId="467BED28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172607599"/>
            <w:placeholder>
              <w:docPart w:val="4FB16C89CD5D446FA9A5D4B6C6DC0891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624926D" w14:textId="08B3AD79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687B1E49" w14:textId="04123A91" w:rsidTr="004A79E3">
        <w:trPr>
          <w:trHeight w:hRule="exact" w:val="799"/>
        </w:trPr>
        <w:tc>
          <w:tcPr>
            <w:tcW w:w="1129" w:type="dxa"/>
          </w:tcPr>
          <w:p w14:paraId="1C54D992" w14:textId="2F06C613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2B750D" w14:textId="6A77EE50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4366AB5" w14:textId="5D9309A2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16A88CAE" w14:textId="38A5FB86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B29AA67" w14:textId="2203D4E3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203060476"/>
            <w:placeholder>
              <w:docPart w:val="6C1A578A0D164AC483356A7AF1F129CE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A5D6D6B" w14:textId="53CDE9BD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68DD68EC" w14:textId="7D3B8A2B" w:rsidTr="004A79E3">
        <w:trPr>
          <w:trHeight w:hRule="exact" w:val="799"/>
        </w:trPr>
        <w:tc>
          <w:tcPr>
            <w:tcW w:w="1129" w:type="dxa"/>
          </w:tcPr>
          <w:p w14:paraId="5645D3CC" w14:textId="65A7B19B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lastRenderedPageBreak/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FDB2DEC" w14:textId="7F8DFFB2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267D9765" w14:textId="1AD9B2A3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3B25BD4E" w14:textId="173EC884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DC3B58" w14:textId="1CEAC46F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329207652"/>
            <w:placeholder>
              <w:docPart w:val="B8C3F631C04C49609BA6A7E791629480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308DD4" w14:textId="13DADF3E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25FAC397" w14:textId="11BDE1C0" w:rsidTr="004A79E3">
        <w:trPr>
          <w:trHeight w:hRule="exact" w:val="799"/>
        </w:trPr>
        <w:tc>
          <w:tcPr>
            <w:tcW w:w="1129" w:type="dxa"/>
          </w:tcPr>
          <w:p w14:paraId="110F0A4B" w14:textId="5E6D636B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90A8996" w14:textId="0259BF37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44CE4A7" w14:textId="274D9173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44ECDE78" w14:textId="38CE13F9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E1F688D" w14:textId="558A4E82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2072845650"/>
            <w:placeholder>
              <w:docPart w:val="9A0C269C9E1A4D24AC1E9D6B80630E3B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3C8A2D3C" w14:textId="0F77665D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14AE55E4" w14:textId="1BF63044" w:rsidTr="004A79E3">
        <w:trPr>
          <w:trHeight w:hRule="exact" w:val="799"/>
        </w:trPr>
        <w:tc>
          <w:tcPr>
            <w:tcW w:w="1129" w:type="dxa"/>
          </w:tcPr>
          <w:p w14:paraId="202E2D95" w14:textId="12867CB5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69769AC" w14:textId="3A2835EF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19BDBC56" w14:textId="19A2E058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1EEEE258" w14:textId="4EFA15BC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D6E1F29" w14:textId="61705C17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390039986"/>
            <w:placeholder>
              <w:docPart w:val="E3515DA18745400E9147C35866A33A21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EA64F88" w14:textId="72C9A3D6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1852BD90" w14:textId="5D460266" w:rsidTr="004A79E3">
        <w:trPr>
          <w:trHeight w:hRule="exact" w:val="799"/>
        </w:trPr>
        <w:tc>
          <w:tcPr>
            <w:tcW w:w="1129" w:type="dxa"/>
          </w:tcPr>
          <w:p w14:paraId="7F21D82D" w14:textId="76E9963D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6F3A12" w14:textId="77A54FE4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613AAF7" w14:textId="65D68B80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4B92AB2F" w14:textId="489CA825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4BE01AA" w14:textId="2E92B76A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225800671"/>
            <w:placeholder>
              <w:docPart w:val="33FDCAE3A5D04FC3B9CEFC7CE6F8EB0B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61D6F5C5" w14:textId="0E83C689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13E571FC" w14:textId="0E9F63EE" w:rsidTr="004A79E3">
        <w:trPr>
          <w:trHeight w:hRule="exact" w:val="799"/>
        </w:trPr>
        <w:tc>
          <w:tcPr>
            <w:tcW w:w="1129" w:type="dxa"/>
          </w:tcPr>
          <w:p w14:paraId="393EF8E2" w14:textId="1F70CFC6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FDEB916" w14:textId="2E36E37D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E6F69AA" w14:textId="4DD62D88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73359571" w14:textId="32AF192F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9B30576" w14:textId="1A123BA3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57448874"/>
            <w:placeholder>
              <w:docPart w:val="94598A3B80C246499F5B6F088DBBA687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C96161" w14:textId="5FBC7F14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13681878" w14:textId="2FA97764" w:rsidTr="004A79E3">
        <w:trPr>
          <w:trHeight w:hRule="exact" w:val="799"/>
        </w:trPr>
        <w:tc>
          <w:tcPr>
            <w:tcW w:w="1129" w:type="dxa"/>
          </w:tcPr>
          <w:p w14:paraId="64529C86" w14:textId="0BA906EC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4BA190" w14:textId="09E14488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081E5D6" w14:textId="2F623390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125AF206" w14:textId="532570CA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6039B42" w14:textId="5C071409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493725179"/>
            <w:placeholder>
              <w:docPart w:val="102AB1997DEE439E98592774DE4A8435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56172A" w14:textId="6C3A4037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3748F221" w14:textId="68C365F2" w:rsidTr="004A79E3">
        <w:trPr>
          <w:trHeight w:hRule="exact" w:val="799"/>
        </w:trPr>
        <w:tc>
          <w:tcPr>
            <w:tcW w:w="1129" w:type="dxa"/>
          </w:tcPr>
          <w:p w14:paraId="1B7F7B87" w14:textId="1DE0319B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4B2ABE9" w14:textId="55D5B477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579B028" w14:textId="7ADA5FD4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3867D64F" w14:textId="2B8253CD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2955E22" w14:textId="3B47D0DF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739068980"/>
            <w:placeholder>
              <w:docPart w:val="636ADEB5FCF046BCADD6FCC30F9F2C27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B2ADDE4" w14:textId="55460DB8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48C82CEC" w14:textId="268F39AA" w:rsidTr="004A79E3">
        <w:trPr>
          <w:trHeight w:hRule="exact" w:val="799"/>
        </w:trPr>
        <w:tc>
          <w:tcPr>
            <w:tcW w:w="1129" w:type="dxa"/>
          </w:tcPr>
          <w:p w14:paraId="047DA32D" w14:textId="524C88FB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2E9AEE4" w14:textId="0F8066E2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39E74DD9" w14:textId="759223DB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79A262AF" w14:textId="1963876A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5B0C025" w14:textId="558B6BD5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520750691"/>
            <w:placeholder>
              <w:docPart w:val="863060F6554641B3B0482C9C3676CDCA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5FA3ED52" w14:textId="29BD1D4E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2E55BC08" w14:textId="2ED45654" w:rsidTr="004A79E3">
        <w:trPr>
          <w:trHeight w:hRule="exact" w:val="799"/>
        </w:trPr>
        <w:tc>
          <w:tcPr>
            <w:tcW w:w="1129" w:type="dxa"/>
          </w:tcPr>
          <w:p w14:paraId="42703FA3" w14:textId="0A9E8783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7462B40" w14:textId="5CD40F3B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9F62AB1" w14:textId="51B6AAB7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43D0861E" w14:textId="4DEC395F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B6011E" w14:textId="1843E505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229394530"/>
            <w:placeholder>
              <w:docPart w:val="70F4778B4A6B41FAB4EECDA844035E64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300B1CE" w14:textId="4FA73A5B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3FDE449F" w14:textId="6CB1E4C7" w:rsidTr="004A79E3">
        <w:trPr>
          <w:trHeight w:hRule="exact" w:val="799"/>
        </w:trPr>
        <w:tc>
          <w:tcPr>
            <w:tcW w:w="1129" w:type="dxa"/>
          </w:tcPr>
          <w:p w14:paraId="2A1B5A78" w14:textId="2B592C9E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66A8615" w14:textId="13832841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FA6C152" w14:textId="442108CE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6B5363FE" w14:textId="50B9D850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92FF531" w14:textId="606490B6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746794962"/>
            <w:placeholder>
              <w:docPart w:val="4A2CBD82DCBB4DBF9ADCE52C998A8018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FA2A84A" w14:textId="307A2AE8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</w:tbl>
    <w:p w14:paraId="33914A6A" w14:textId="77777777" w:rsidR="002347D0" w:rsidRPr="00895AC8" w:rsidRDefault="002347D0" w:rsidP="00353BF1">
      <w:pPr>
        <w:rPr>
          <w:rFonts w:ascii="Arial" w:hAnsi="Arial"/>
          <w:sz w:val="32"/>
          <w:szCs w:val="32"/>
        </w:rPr>
      </w:pPr>
    </w:p>
    <w:p w14:paraId="0DBC73F0" w14:textId="7D240977" w:rsidR="002347D0" w:rsidRPr="005C6AB1" w:rsidRDefault="002347D0" w:rsidP="005C6AB1">
      <w:pPr>
        <w:spacing w:after="360"/>
        <w:rPr>
          <w:rFonts w:ascii="Arial" w:hAnsi="Arial"/>
          <w:sz w:val="16"/>
        </w:rPr>
      </w:pPr>
      <w:r>
        <w:rPr>
          <w:rFonts w:ascii="Arial" w:hAnsi="Arial"/>
          <w:sz w:val="16"/>
        </w:rPr>
        <w:t>G</w:t>
      </w:r>
      <w:r w:rsidR="00353BF1" w:rsidRPr="00897D08">
        <w:rPr>
          <w:rFonts w:ascii="Arial" w:hAnsi="Arial"/>
          <w:sz w:val="16"/>
        </w:rPr>
        <w:t>rundrisszeichnungen sind auf Anforderung vorzulegen.</w:t>
      </w:r>
    </w:p>
    <w:p w14:paraId="6289E91C" w14:textId="07F2D7B6" w:rsidR="00B63994" w:rsidRPr="005C6AB1" w:rsidRDefault="001D0B6A" w:rsidP="005C6AB1">
      <w:pPr>
        <w:spacing w:after="360"/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>Ich erkläre hiermit, dass alle im Vordruck angegeben Daten korrekt sind und die Ve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>wendung der Räumlichkeiten entsp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 xml:space="preserve">echend den </w:t>
      </w:r>
      <w:r w:rsidRPr="001D6907">
        <w:rPr>
          <w:rFonts w:ascii="Arial" w:hAnsi="Arial"/>
          <w:sz w:val="16"/>
        </w:rPr>
        <w:t>Vorgaben der Vergabeunterlagen erfolgt.</w:t>
      </w:r>
      <w:r w:rsidR="00A43320" w:rsidRPr="001D6907">
        <w:rPr>
          <w:rFonts w:ascii="Arial" w:hAnsi="Arial"/>
          <w:sz w:val="16"/>
        </w:rPr>
        <w:t xml:space="preserve"> </w:t>
      </w:r>
      <w:r w:rsidR="00547EE3" w:rsidRPr="001D6907">
        <w:rPr>
          <w:rFonts w:ascii="Arial" w:hAnsi="Arial"/>
          <w:sz w:val="16"/>
        </w:rPr>
        <w:t>Sofern für die Leistung relevant, sind d</w:t>
      </w:r>
      <w:r w:rsidR="00A43320" w:rsidRPr="001D6907">
        <w:rPr>
          <w:rFonts w:ascii="Arial" w:hAnsi="Arial"/>
          <w:sz w:val="16"/>
        </w:rPr>
        <w:t>ie genannten Standorte</w:t>
      </w:r>
      <w:r w:rsidR="0042328A" w:rsidRPr="001D6907">
        <w:rPr>
          <w:rFonts w:ascii="Arial" w:hAnsi="Arial"/>
          <w:sz w:val="16"/>
        </w:rPr>
        <w:t xml:space="preserve"> Bestandteil der</w:t>
      </w:r>
      <w:r w:rsidR="00A43320" w:rsidRPr="001D6907">
        <w:rPr>
          <w:rFonts w:ascii="Arial" w:hAnsi="Arial"/>
          <w:sz w:val="16"/>
        </w:rPr>
        <w:t xml:space="preserve"> AZAV-</w:t>
      </w:r>
      <w:r w:rsidR="0042328A" w:rsidRPr="001D6907">
        <w:rPr>
          <w:rFonts w:ascii="Arial" w:hAnsi="Arial"/>
          <w:sz w:val="16"/>
        </w:rPr>
        <w:t>Zertifizierung</w:t>
      </w:r>
      <w:r w:rsidR="00A43320" w:rsidRPr="001D6907">
        <w:rPr>
          <w:rFonts w:ascii="Arial" w:hAnsi="Arial"/>
          <w:sz w:val="16"/>
        </w:rPr>
        <w:t>.</w:t>
      </w:r>
      <w:r w:rsidRPr="001D6907">
        <w:rPr>
          <w:rFonts w:ascii="Arial" w:hAnsi="Arial"/>
          <w:sz w:val="16"/>
        </w:rPr>
        <w:t xml:space="preserve"> Eintragungen, die ich entgegen den Vergabeunterlagen vorgenommen habe, werden seitens des Auftraggebers nicht anerkannt und stellen gemäß § 9 des Vertrag</w:t>
      </w:r>
      <w:r w:rsidR="0031256F" w:rsidRPr="001D6907">
        <w:rPr>
          <w:rFonts w:ascii="Arial" w:hAnsi="Arial"/>
          <w:sz w:val="16"/>
        </w:rPr>
        <w:t>es Pflichtverletzungen dar.</w:t>
      </w:r>
    </w:p>
    <w:tbl>
      <w:tblPr>
        <w:tblStyle w:val="Tabellenraster"/>
        <w:tblpPr w:leftFromText="141" w:rightFromText="141" w:vertAnchor="text" w:horzAnchor="margin" w:tblpY="106"/>
        <w:tblW w:w="9209" w:type="dxa"/>
        <w:tblLayout w:type="fixed"/>
        <w:tblLook w:val="0020" w:firstRow="1" w:lastRow="0" w:firstColumn="0" w:lastColumn="0" w:noHBand="0" w:noVBand="0"/>
      </w:tblPr>
      <w:tblGrid>
        <w:gridCol w:w="9209"/>
      </w:tblGrid>
      <w:tr w:rsidR="00B63994" w:rsidRPr="00897D08" w14:paraId="0E998D48" w14:textId="77777777" w:rsidTr="004A79E3">
        <w:trPr>
          <w:trHeight w:val="952"/>
        </w:trPr>
        <w:tc>
          <w:tcPr>
            <w:tcW w:w="9209" w:type="dxa"/>
          </w:tcPr>
          <w:p w14:paraId="5FC0BEF2" w14:textId="77777777" w:rsidR="00B63994" w:rsidRDefault="00B63994" w:rsidP="00D654A9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</w:p>
          <w:p w14:paraId="0634AEE6" w14:textId="555C6E28" w:rsidR="00B63994" w:rsidRDefault="00717C50" w:rsidP="00D654A9">
            <w:pPr>
              <w:spacing w:before="120"/>
              <w:rPr>
                <w:rFonts w:ascii="Arial" w:hAnsi="Arial"/>
                <w:sz w:val="16"/>
                <w:szCs w:val="16"/>
              </w:rPr>
            </w:pPr>
            <w:r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22"/>
                <w:szCs w:val="22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22"/>
                <w:szCs w:val="22"/>
                <w:highlight w:val="lightGray"/>
              </w:rPr>
            </w:r>
            <w:r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separate"/>
            </w:r>
            <w:bookmarkStart w:id="1" w:name="_GoBack"/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bookmarkEnd w:id="1"/>
            <w:r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end"/>
            </w:r>
            <w:r w:rsidR="00895AC8">
              <w:rPr>
                <w:rFonts w:ascii="Arial" w:hAnsi="Arial"/>
                <w:sz w:val="16"/>
                <w:szCs w:val="16"/>
              </w:rPr>
              <w:t xml:space="preserve"> </w:t>
            </w:r>
            <w:r w:rsidR="00B63994">
              <w:rPr>
                <w:rFonts w:ascii="Arial" w:hAnsi="Arial"/>
                <w:sz w:val="16"/>
                <w:szCs w:val="16"/>
              </w:rPr>
              <w:t>_</w:t>
            </w:r>
            <w:r>
              <w:rPr>
                <w:rFonts w:ascii="Arial" w:hAnsi="Arial"/>
                <w:sz w:val="16"/>
                <w:szCs w:val="16"/>
              </w:rPr>
              <w:t>____</w:t>
            </w:r>
            <w:r w:rsidR="00B63994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</w:t>
            </w:r>
          </w:p>
          <w:p w14:paraId="2E264E60" w14:textId="1EC62959" w:rsidR="00B63994" w:rsidRPr="00B63994" w:rsidRDefault="006155FC" w:rsidP="006155FC">
            <w:pPr>
              <w:spacing w:before="12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Ort, </w:t>
            </w:r>
            <w:r w:rsidR="00B63994">
              <w:rPr>
                <w:rFonts w:ascii="Arial" w:hAnsi="Arial"/>
                <w:sz w:val="16"/>
                <w:szCs w:val="16"/>
              </w:rPr>
              <w:t>Datum</w:t>
            </w:r>
            <w:r w:rsidR="00895AC8">
              <w:rPr>
                <w:rFonts w:ascii="Arial" w:hAnsi="Arial"/>
                <w:sz w:val="16"/>
                <w:szCs w:val="16"/>
              </w:rPr>
              <w:t>_______________________________________________________________</w:t>
            </w:r>
            <w:r w:rsidR="00B63994">
              <w:rPr>
                <w:rFonts w:ascii="Arial" w:hAnsi="Arial"/>
                <w:sz w:val="16"/>
                <w:szCs w:val="16"/>
              </w:rPr>
              <w:t xml:space="preserve"> (Unterschrift/Firmenstempel)</w:t>
            </w:r>
          </w:p>
        </w:tc>
      </w:tr>
    </w:tbl>
    <w:p w14:paraId="33CDB386" w14:textId="77777777" w:rsidR="00A63E3A" w:rsidRDefault="00A63E3A" w:rsidP="006155FC">
      <w:pPr>
        <w:rPr>
          <w:rFonts w:ascii="Arial" w:hAnsi="Arial"/>
          <w:sz w:val="16"/>
        </w:rPr>
      </w:pPr>
    </w:p>
    <w:sectPr w:rsidR="00A63E3A" w:rsidSect="00F54AA5">
      <w:footerReference w:type="even" r:id="rId6"/>
      <w:footerReference w:type="default" r:id="rId7"/>
      <w:pgSz w:w="11906" w:h="16838"/>
      <w:pgMar w:top="1417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24599D" w14:textId="77777777" w:rsidR="00D45609" w:rsidRDefault="00D45609">
      <w:r>
        <w:separator/>
      </w:r>
    </w:p>
  </w:endnote>
  <w:endnote w:type="continuationSeparator" w:id="0">
    <w:p w14:paraId="774F58CF" w14:textId="77777777" w:rsidR="00D45609" w:rsidRDefault="00D45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9C7D4" w14:textId="77777777" w:rsidR="00B57D47" w:rsidRDefault="00B57D47" w:rsidP="0031119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8E4007C" w14:textId="77777777" w:rsidR="00B57D47" w:rsidRDefault="00B57D47" w:rsidP="002B5EEC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6A3AC" w14:textId="360E824F" w:rsidR="00B57D47" w:rsidRPr="00FA3846" w:rsidRDefault="0075750C" w:rsidP="002B5EEC">
    <w:pPr>
      <w:pStyle w:val="Fuzeile"/>
      <w:ind w:right="360"/>
      <w:rPr>
        <w:rFonts w:ascii="Arial" w:hAnsi="Arial" w:cs="Arial"/>
      </w:rPr>
    </w:pPr>
    <w:r>
      <w:rPr>
        <w:rFonts w:ascii="Arial" w:hAnsi="Arial" w:cs="Arial"/>
      </w:rPr>
      <w:t xml:space="preserve">Stand: </w:t>
    </w:r>
    <w:r w:rsidR="001D6907">
      <w:rPr>
        <w:rFonts w:ascii="Arial" w:hAnsi="Arial" w:cs="Arial"/>
      </w:rPr>
      <w:t>10</w:t>
    </w:r>
    <w:r w:rsidR="00B63994">
      <w:rPr>
        <w:rFonts w:ascii="Arial" w:hAnsi="Arial" w:cs="Arial"/>
      </w:rPr>
      <w:t>/2019</w:t>
    </w:r>
    <w:r w:rsidR="00B57D47" w:rsidRPr="00FA3846">
      <w:rPr>
        <w:rFonts w:ascii="Arial" w:hAnsi="Arial" w:cs="Arial"/>
      </w:rPr>
      <w:tab/>
    </w:r>
    <w:r w:rsidR="00B57D47" w:rsidRPr="00FA3846">
      <w:rPr>
        <w:rFonts w:ascii="Arial" w:hAnsi="Arial" w:cs="Arial"/>
      </w:rPr>
      <w:tab/>
      <w:t xml:space="preserve">Seite </w:t>
    </w:r>
    <w:r w:rsidR="00B57D47" w:rsidRPr="00FA3846">
      <w:rPr>
        <w:rFonts w:ascii="Arial" w:hAnsi="Arial" w:cs="Arial"/>
      </w:rPr>
      <w:fldChar w:fldCharType="begin"/>
    </w:r>
    <w:r w:rsidR="00B57D47" w:rsidRPr="00FA3846">
      <w:rPr>
        <w:rFonts w:ascii="Arial" w:hAnsi="Arial" w:cs="Arial"/>
      </w:rPr>
      <w:instrText xml:space="preserve"> PAGE </w:instrText>
    </w:r>
    <w:r w:rsidR="00B57D47" w:rsidRPr="00FA3846">
      <w:rPr>
        <w:rFonts w:ascii="Arial" w:hAnsi="Arial" w:cs="Arial"/>
      </w:rPr>
      <w:fldChar w:fldCharType="separate"/>
    </w:r>
    <w:r w:rsidR="009E4D2C">
      <w:rPr>
        <w:rFonts w:ascii="Arial" w:hAnsi="Arial" w:cs="Arial"/>
        <w:noProof/>
      </w:rPr>
      <w:t>1</w:t>
    </w:r>
    <w:r w:rsidR="00B57D47" w:rsidRPr="00FA3846">
      <w:rPr>
        <w:rFonts w:ascii="Arial" w:hAnsi="Arial" w:cs="Arial"/>
      </w:rPr>
      <w:fldChar w:fldCharType="end"/>
    </w:r>
    <w:r w:rsidR="00B57D47" w:rsidRPr="00FA3846">
      <w:rPr>
        <w:rFonts w:ascii="Arial" w:hAnsi="Arial" w:cs="Arial"/>
      </w:rPr>
      <w:t xml:space="preserve"> </w:t>
    </w:r>
    <w:r w:rsidR="00B57D47" w:rsidRPr="00E542B0">
      <w:rPr>
        <w:rFonts w:ascii="Arial" w:hAnsi="Arial" w:cs="Arial"/>
      </w:rPr>
      <w:t xml:space="preserve">von </w:t>
    </w:r>
    <w:r w:rsidRPr="00E542B0">
      <w:rPr>
        <w:rFonts w:ascii="Arial" w:hAnsi="Arial" w:cs="Arial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122B9B" w14:textId="77777777" w:rsidR="00D45609" w:rsidRDefault="00D45609">
      <w:r>
        <w:separator/>
      </w:r>
    </w:p>
  </w:footnote>
  <w:footnote w:type="continuationSeparator" w:id="0">
    <w:p w14:paraId="307E188F" w14:textId="77777777" w:rsidR="00D45609" w:rsidRDefault="00D456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+ETyRhGrnhQI2TKoF52IVrK/PXAc6bC5ayITx4pFpqQ3JH3hsGA6xmdq9XS3//0l6DJ3MJWXia44Xv0kUH6Gw==" w:salt="wN0PjWUEVDSHrjjaHgaEZA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DBB"/>
    <w:rsid w:val="000033E7"/>
    <w:rsid w:val="000B6DBB"/>
    <w:rsid w:val="000C7D13"/>
    <w:rsid w:val="001065CD"/>
    <w:rsid w:val="00156EC3"/>
    <w:rsid w:val="001A61E7"/>
    <w:rsid w:val="001C3648"/>
    <w:rsid w:val="001C57F3"/>
    <w:rsid w:val="001D0B6A"/>
    <w:rsid w:val="001D6907"/>
    <w:rsid w:val="001F14FB"/>
    <w:rsid w:val="001F4A8E"/>
    <w:rsid w:val="001F5837"/>
    <w:rsid w:val="00211532"/>
    <w:rsid w:val="002347D0"/>
    <w:rsid w:val="002B5EEC"/>
    <w:rsid w:val="002D252E"/>
    <w:rsid w:val="003021B6"/>
    <w:rsid w:val="00311198"/>
    <w:rsid w:val="0031256F"/>
    <w:rsid w:val="00324158"/>
    <w:rsid w:val="00353BF1"/>
    <w:rsid w:val="00354E2B"/>
    <w:rsid w:val="00357875"/>
    <w:rsid w:val="00361DC3"/>
    <w:rsid w:val="003723DB"/>
    <w:rsid w:val="00384768"/>
    <w:rsid w:val="003B515E"/>
    <w:rsid w:val="003E2045"/>
    <w:rsid w:val="003E2C88"/>
    <w:rsid w:val="0042328A"/>
    <w:rsid w:val="004378E1"/>
    <w:rsid w:val="00452D83"/>
    <w:rsid w:val="004A79E3"/>
    <w:rsid w:val="00520554"/>
    <w:rsid w:val="00547EE3"/>
    <w:rsid w:val="005B1C18"/>
    <w:rsid w:val="005C6AB1"/>
    <w:rsid w:val="005E3BC1"/>
    <w:rsid w:val="006006F2"/>
    <w:rsid w:val="006155FC"/>
    <w:rsid w:val="00661820"/>
    <w:rsid w:val="006C1ABF"/>
    <w:rsid w:val="006D72A9"/>
    <w:rsid w:val="007061EF"/>
    <w:rsid w:val="00706B31"/>
    <w:rsid w:val="00717C50"/>
    <w:rsid w:val="0075750C"/>
    <w:rsid w:val="00794603"/>
    <w:rsid w:val="00796123"/>
    <w:rsid w:val="007D04DE"/>
    <w:rsid w:val="008362B1"/>
    <w:rsid w:val="00886875"/>
    <w:rsid w:val="00895AC8"/>
    <w:rsid w:val="00897D08"/>
    <w:rsid w:val="008F1167"/>
    <w:rsid w:val="008F4E81"/>
    <w:rsid w:val="0095352C"/>
    <w:rsid w:val="00961DC1"/>
    <w:rsid w:val="0096536E"/>
    <w:rsid w:val="009A3F0F"/>
    <w:rsid w:val="009A4A6C"/>
    <w:rsid w:val="009C0F6F"/>
    <w:rsid w:val="009C6C5E"/>
    <w:rsid w:val="009D58DB"/>
    <w:rsid w:val="009E4D2C"/>
    <w:rsid w:val="00A43320"/>
    <w:rsid w:val="00A63E3A"/>
    <w:rsid w:val="00A83AE2"/>
    <w:rsid w:val="00AF4466"/>
    <w:rsid w:val="00AF54F9"/>
    <w:rsid w:val="00B57D47"/>
    <w:rsid w:val="00B63994"/>
    <w:rsid w:val="00C02309"/>
    <w:rsid w:val="00C202C8"/>
    <w:rsid w:val="00CF0408"/>
    <w:rsid w:val="00D2646A"/>
    <w:rsid w:val="00D45609"/>
    <w:rsid w:val="00DA6BB0"/>
    <w:rsid w:val="00DE04C0"/>
    <w:rsid w:val="00E008C9"/>
    <w:rsid w:val="00E10BE5"/>
    <w:rsid w:val="00E542B0"/>
    <w:rsid w:val="00E63AD8"/>
    <w:rsid w:val="00E741EC"/>
    <w:rsid w:val="00EA7126"/>
    <w:rsid w:val="00EC1AA4"/>
    <w:rsid w:val="00ED331F"/>
    <w:rsid w:val="00F54AA5"/>
    <w:rsid w:val="00F61033"/>
    <w:rsid w:val="00F67EF9"/>
    <w:rsid w:val="00FA3846"/>
    <w:rsid w:val="00FD7A36"/>
    <w:rsid w:val="00FE59C7"/>
    <w:rsid w:val="00FF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1C3A64"/>
  <w15:docId w15:val="{A30167CE-44E7-4281-A4F7-3661BF52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61DC3"/>
  </w:style>
  <w:style w:type="paragraph" w:styleId="berschrift1">
    <w:name w:val="heading 1"/>
    <w:basedOn w:val="Standard"/>
    <w:next w:val="Standard"/>
    <w:qFormat/>
    <w:rsid w:val="00F54AA5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F4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2B5EE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B5EEC"/>
  </w:style>
  <w:style w:type="paragraph" w:styleId="Kopfzeile">
    <w:name w:val="header"/>
    <w:basedOn w:val="Standard"/>
    <w:rsid w:val="009A4A6C"/>
    <w:pPr>
      <w:tabs>
        <w:tab w:val="center" w:pos="4536"/>
        <w:tab w:val="right" w:pos="9072"/>
      </w:tabs>
    </w:pPr>
  </w:style>
  <w:style w:type="character" w:styleId="Platzhaltertext">
    <w:name w:val="Placeholder Text"/>
    <w:basedOn w:val="Absatz-Standardschriftart"/>
    <w:uiPriority w:val="99"/>
    <w:semiHidden/>
    <w:rsid w:val="001D0B6A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4332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4332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4332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4332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43320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332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33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0A8620DCF404E8D8032EDA1BC8704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EAEC43-A221-4794-92C9-747EFB13660E}"/>
      </w:docPartPr>
      <w:docPartBody>
        <w:p w:rsidR="00E40138" w:rsidRDefault="006F2FED" w:rsidP="006F2FED">
          <w:pPr>
            <w:pStyle w:val="70A8620DCF404E8D8032EDA1BC8704899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8E09E2AB10D4FEAA422F05166863E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32E9F2-11D7-4075-9B71-0CECF0EC00AF}"/>
      </w:docPartPr>
      <w:docPartBody>
        <w:p w:rsidR="00E40138" w:rsidRDefault="006F2FED" w:rsidP="006F2FED">
          <w:pPr>
            <w:pStyle w:val="48E09E2AB10D4FEAA422F05166863E519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AE974971EBD4F16B7336659ECD9A4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38AF9A-388A-4C79-936A-AD13A1B9A95C}"/>
      </w:docPartPr>
      <w:docPartBody>
        <w:p w:rsidR="00113379" w:rsidRDefault="006F2FED" w:rsidP="006F2FED">
          <w:pPr>
            <w:pStyle w:val="4AE974971EBD4F16B7336659ECD9A4234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E32F910F66364C39B44B76DB427CF40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F67027-147F-4282-A3A8-E5A4B6DB917E}"/>
      </w:docPartPr>
      <w:docPartBody>
        <w:p w:rsidR="002E5931" w:rsidRDefault="00D6734A" w:rsidP="00D6734A">
          <w:pPr>
            <w:pStyle w:val="E32F910F66364C39B44B76DB427CF406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4FB16C89CD5D446FA9A5D4B6C6DC089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1DE1F0F-3DFB-46DE-A357-09AEC9610F15}"/>
      </w:docPartPr>
      <w:docPartBody>
        <w:p w:rsidR="002E5931" w:rsidRDefault="00D6734A" w:rsidP="00D6734A">
          <w:pPr>
            <w:pStyle w:val="4FB16C89CD5D446FA9A5D4B6C6DC0891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6C1A578A0D164AC483356A7AF1F129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1AF84D5-D3CE-4B8C-B6E8-EFE8E4CDC67E}"/>
      </w:docPartPr>
      <w:docPartBody>
        <w:p w:rsidR="002E5931" w:rsidRDefault="00D6734A" w:rsidP="00D6734A">
          <w:pPr>
            <w:pStyle w:val="6C1A578A0D164AC483356A7AF1F129CE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B8C3F631C04C49609BA6A7E7916294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5EE74DE-AFC3-4C00-B31C-9571E365EBAB}"/>
      </w:docPartPr>
      <w:docPartBody>
        <w:p w:rsidR="002E5931" w:rsidRDefault="00D6734A" w:rsidP="00D6734A">
          <w:pPr>
            <w:pStyle w:val="B8C3F631C04C49609BA6A7E791629480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9A0C269C9E1A4D24AC1E9D6B80630E3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ABA120-DA17-49AD-A254-ECE0DD364061}"/>
      </w:docPartPr>
      <w:docPartBody>
        <w:p w:rsidR="002E5931" w:rsidRDefault="00D6734A" w:rsidP="00D6734A">
          <w:pPr>
            <w:pStyle w:val="9A0C269C9E1A4D24AC1E9D6B80630E3B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E3515DA18745400E9147C35866A33A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A4E5212-2A82-4C2C-8810-DBB8D989AADE}"/>
      </w:docPartPr>
      <w:docPartBody>
        <w:p w:rsidR="002E5931" w:rsidRDefault="00D6734A" w:rsidP="00D6734A">
          <w:pPr>
            <w:pStyle w:val="E3515DA18745400E9147C35866A33A21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33FDCAE3A5D04FC3B9CEFC7CE6F8EB0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93909A-E785-4302-9E76-717E6A4D14C5}"/>
      </w:docPartPr>
      <w:docPartBody>
        <w:p w:rsidR="002E5931" w:rsidRDefault="00D6734A" w:rsidP="00D6734A">
          <w:pPr>
            <w:pStyle w:val="33FDCAE3A5D04FC3B9CEFC7CE6F8EB0B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94598A3B80C246499F5B6F088DBBA68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6EFE4A-A784-4EBF-894C-1CA87BF484A0}"/>
      </w:docPartPr>
      <w:docPartBody>
        <w:p w:rsidR="002E5931" w:rsidRDefault="00D6734A" w:rsidP="00D6734A">
          <w:pPr>
            <w:pStyle w:val="94598A3B80C246499F5B6F088DBBA687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102AB1997DEE439E98592774DE4A84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D95BA22-CA6F-45F5-80A7-6EC504E783E9}"/>
      </w:docPartPr>
      <w:docPartBody>
        <w:p w:rsidR="002E5931" w:rsidRDefault="00D6734A" w:rsidP="00D6734A">
          <w:pPr>
            <w:pStyle w:val="102AB1997DEE439E98592774DE4A8435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636ADEB5FCF046BCADD6FCC30F9F2C2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731C70-A242-4FDD-A1E6-9D1FC71CA6BC}"/>
      </w:docPartPr>
      <w:docPartBody>
        <w:p w:rsidR="002E5931" w:rsidRDefault="00D6734A" w:rsidP="00D6734A">
          <w:pPr>
            <w:pStyle w:val="636ADEB5FCF046BCADD6FCC30F9F2C27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863060F6554641B3B0482C9C3676CD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A7FEB6-8BE0-427C-9847-82DE0EEA082C}"/>
      </w:docPartPr>
      <w:docPartBody>
        <w:p w:rsidR="002E5931" w:rsidRDefault="00D6734A" w:rsidP="00D6734A">
          <w:pPr>
            <w:pStyle w:val="863060F6554641B3B0482C9C3676CDCA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70F4778B4A6B41FAB4EECDA844035E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90729C-1A72-41B4-94EB-9D456763B37F}"/>
      </w:docPartPr>
      <w:docPartBody>
        <w:p w:rsidR="002E5931" w:rsidRDefault="00D6734A" w:rsidP="00D6734A">
          <w:pPr>
            <w:pStyle w:val="70F4778B4A6B41FAB4EECDA844035E64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4A2CBD82DCBB4DBF9ADCE52C998A80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711679-CB70-4BDF-A38C-F130BC78BEDC}"/>
      </w:docPartPr>
      <w:docPartBody>
        <w:p w:rsidR="002E5931" w:rsidRDefault="00D6734A" w:rsidP="00D6734A">
          <w:pPr>
            <w:pStyle w:val="4A2CBD82DCBB4DBF9ADCE52C998A8018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F77"/>
    <w:rsid w:val="000E6B0D"/>
    <w:rsid w:val="00113379"/>
    <w:rsid w:val="00250982"/>
    <w:rsid w:val="00282034"/>
    <w:rsid w:val="002E5931"/>
    <w:rsid w:val="00440F77"/>
    <w:rsid w:val="006F2FED"/>
    <w:rsid w:val="00784835"/>
    <w:rsid w:val="00AC02FE"/>
    <w:rsid w:val="00BE2E74"/>
    <w:rsid w:val="00D6734A"/>
    <w:rsid w:val="00E40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6734A"/>
    <w:rPr>
      <w:color w:val="808080"/>
    </w:rPr>
  </w:style>
  <w:style w:type="paragraph" w:customStyle="1" w:styleId="70A8620DCF404E8D8032EDA1BC870489">
    <w:name w:val="70A8620DCF404E8D8032EDA1BC870489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">
    <w:name w:val="48E09E2AB10D4FEAA422F05166863E51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C799C6C0584A93A642C8CF57A44FCE">
    <w:name w:val="15C799C6C0584A93A642C8CF57A44FCE"/>
    <w:rsid w:val="00E40138"/>
  </w:style>
  <w:style w:type="paragraph" w:customStyle="1" w:styleId="70A8620DCF404E8D8032EDA1BC8704891">
    <w:name w:val="70A8620DCF404E8D8032EDA1BC870489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">
    <w:name w:val="48E09E2AB10D4FEAA422F05166863E51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2">
    <w:name w:val="70A8620DCF404E8D8032EDA1BC870489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2">
    <w:name w:val="48E09E2AB10D4FEAA422F05166863E51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3">
    <w:name w:val="70A8620DCF404E8D8032EDA1BC870489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3">
    <w:name w:val="48E09E2AB10D4FEAA422F05166863E51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4">
    <w:name w:val="70A8620DCF404E8D8032EDA1BC87048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4">
    <w:name w:val="48E09E2AB10D4FEAA422F05166863E5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5">
    <w:name w:val="70A8620DCF404E8D8032EDA1BC870489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5">
    <w:name w:val="48E09E2AB10D4FEAA422F05166863E51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">
    <w:name w:val="4AE974971EBD4F16B7336659ECD9A4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">
    <w:name w:val="F5B8EF7652E945DF937A24286CDFEEE8"/>
    <w:rsid w:val="006F2FED"/>
  </w:style>
  <w:style w:type="paragraph" w:customStyle="1" w:styleId="B9901D095D8B43A08DBF310C4B5B5A17">
    <w:name w:val="B9901D095D8B43A08DBF310C4B5B5A17"/>
    <w:rsid w:val="006F2FED"/>
  </w:style>
  <w:style w:type="paragraph" w:customStyle="1" w:styleId="CD290E17D0C04E65B7B934DD021E48D6">
    <w:name w:val="CD290E17D0C04E65B7B934DD021E48D6"/>
    <w:rsid w:val="006F2FED"/>
  </w:style>
  <w:style w:type="paragraph" w:customStyle="1" w:styleId="89569EBCD98E471AB9CDBF1147879401">
    <w:name w:val="89569EBCD98E471AB9CDBF1147879401"/>
    <w:rsid w:val="006F2FED"/>
  </w:style>
  <w:style w:type="paragraph" w:customStyle="1" w:styleId="6A7D444B4EAF499FACF9C5E9807FD1BA">
    <w:name w:val="6A7D444B4EAF499FACF9C5E9807FD1BA"/>
    <w:rsid w:val="006F2FED"/>
  </w:style>
  <w:style w:type="paragraph" w:customStyle="1" w:styleId="432AC20FE32D438A9454F2326B0693BC">
    <w:name w:val="432AC20FE32D438A9454F2326B0693BC"/>
    <w:rsid w:val="006F2FED"/>
  </w:style>
  <w:style w:type="paragraph" w:customStyle="1" w:styleId="FD416305922A4DD081D2F0235C69B134">
    <w:name w:val="FD416305922A4DD081D2F0235C69B134"/>
    <w:rsid w:val="006F2FED"/>
  </w:style>
  <w:style w:type="paragraph" w:customStyle="1" w:styleId="3FAB4757406F448AA4D45FC7764B02E2">
    <w:name w:val="3FAB4757406F448AA4D45FC7764B02E2"/>
    <w:rsid w:val="006F2FED"/>
  </w:style>
  <w:style w:type="paragraph" w:customStyle="1" w:styleId="564AF938B48F4FE5BAFBB0FA74B5B8DC">
    <w:name w:val="564AF938B48F4FE5BAFBB0FA74B5B8DC"/>
    <w:rsid w:val="006F2FED"/>
  </w:style>
  <w:style w:type="paragraph" w:customStyle="1" w:styleId="C34A236ED26D48F585535637DD64E648">
    <w:name w:val="C34A236ED26D48F585535637DD64E648"/>
    <w:rsid w:val="006F2FED"/>
  </w:style>
  <w:style w:type="paragraph" w:customStyle="1" w:styleId="9F10B069AA944144BA086C6A209A7DAC">
    <w:name w:val="9F10B069AA944144BA086C6A209A7DAC"/>
    <w:rsid w:val="006F2FED"/>
  </w:style>
  <w:style w:type="paragraph" w:customStyle="1" w:styleId="236E50DB9ED54FF7B97231EF36B6E6B9">
    <w:name w:val="236E50DB9ED54FF7B97231EF36B6E6B9"/>
    <w:rsid w:val="006F2FED"/>
  </w:style>
  <w:style w:type="paragraph" w:customStyle="1" w:styleId="44F55ACC1CC541488A2CB58DD1B4A2E4">
    <w:name w:val="44F55ACC1CC541488A2CB58DD1B4A2E4"/>
    <w:rsid w:val="006F2FED"/>
  </w:style>
  <w:style w:type="paragraph" w:customStyle="1" w:styleId="70A8620DCF404E8D8032EDA1BC8704896">
    <w:name w:val="70A8620DCF404E8D8032EDA1BC870489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6">
    <w:name w:val="48E09E2AB10D4FEAA422F05166863E51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1">
    <w:name w:val="4AE974971EBD4F16B7336659ECD9A423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1">
    <w:name w:val="F5B8EF7652E945DF937A24286CDFEEE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1">
    <w:name w:val="B9901D095D8B43A08DBF310C4B5B5A17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1">
    <w:name w:val="CD290E17D0C04E65B7B934DD021E48D6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1">
    <w:name w:val="89569EBCD98E471AB9CDBF1147879401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1">
    <w:name w:val="6A7D444B4EAF499FACF9C5E9807FD1BA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1">
    <w:name w:val="432AC20FE32D438A9454F2326B0693B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1">
    <w:name w:val="FD416305922A4DD081D2F0235C69B13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1">
    <w:name w:val="3FAB4757406F448AA4D45FC7764B02E2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1">
    <w:name w:val="564AF938B48F4FE5BAFBB0FA74B5B8D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1">
    <w:name w:val="C34A236ED26D48F585535637DD64E64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1">
    <w:name w:val="9F10B069AA944144BA086C6A209A7DA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1">
    <w:name w:val="236E50DB9ED54FF7B97231EF36B6E6B9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1">
    <w:name w:val="44F55ACC1CC541488A2CB58DD1B4A2E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B81AA5B862C41EFBF25BAA0C2087B4F">
    <w:name w:val="0B81AA5B862C41EFBF25BAA0C2087B4F"/>
    <w:rsid w:val="006F2FED"/>
  </w:style>
  <w:style w:type="paragraph" w:customStyle="1" w:styleId="632330187D80423EB56EB363B1F503FD">
    <w:name w:val="632330187D80423EB56EB363B1F503FD"/>
    <w:rsid w:val="006F2FED"/>
  </w:style>
  <w:style w:type="paragraph" w:customStyle="1" w:styleId="1DF51360462B423588DAC3C898691F88">
    <w:name w:val="1DF51360462B423588DAC3C898691F88"/>
    <w:rsid w:val="006F2FED"/>
  </w:style>
  <w:style w:type="paragraph" w:customStyle="1" w:styleId="D0EB1CF632394B2D9809A08E34B994FB">
    <w:name w:val="D0EB1CF632394B2D9809A08E34B994FB"/>
    <w:rsid w:val="006F2FED"/>
  </w:style>
  <w:style w:type="paragraph" w:customStyle="1" w:styleId="66CBE7DD1E9842C4AE2E06B2747E3E3A">
    <w:name w:val="66CBE7DD1E9842C4AE2E06B2747E3E3A"/>
    <w:rsid w:val="006F2FED"/>
  </w:style>
  <w:style w:type="paragraph" w:customStyle="1" w:styleId="317308AA8A1540FDB2A67CFB07C1C4EA">
    <w:name w:val="317308AA8A1540FDB2A67CFB07C1C4EA"/>
    <w:rsid w:val="006F2FED"/>
  </w:style>
  <w:style w:type="paragraph" w:customStyle="1" w:styleId="039AD7E9DB3C437CA6E10049DD1623A8">
    <w:name w:val="039AD7E9DB3C437CA6E10049DD1623A8"/>
    <w:rsid w:val="006F2FED"/>
  </w:style>
  <w:style w:type="paragraph" w:customStyle="1" w:styleId="05194894CFCE463AB8DD1DB8CDAD130A">
    <w:name w:val="05194894CFCE463AB8DD1DB8CDAD130A"/>
    <w:rsid w:val="006F2FED"/>
  </w:style>
  <w:style w:type="paragraph" w:customStyle="1" w:styleId="7085612D6A2442AFB555C2D45E289D83">
    <w:name w:val="7085612D6A2442AFB555C2D45E289D83"/>
    <w:rsid w:val="006F2FED"/>
  </w:style>
  <w:style w:type="paragraph" w:customStyle="1" w:styleId="A3587B4EFAAC4296B5B2B1CA62420626">
    <w:name w:val="A3587B4EFAAC4296B5B2B1CA62420626"/>
    <w:rsid w:val="006F2FED"/>
  </w:style>
  <w:style w:type="paragraph" w:customStyle="1" w:styleId="9809237ABAAD444282C507F2A4528F0C">
    <w:name w:val="9809237ABAAD444282C507F2A4528F0C"/>
    <w:rsid w:val="006F2FED"/>
  </w:style>
  <w:style w:type="paragraph" w:customStyle="1" w:styleId="983651E566F448FCBBEE9918A79BFCDC">
    <w:name w:val="983651E566F448FCBBEE9918A79BFCDC"/>
    <w:rsid w:val="006F2FED"/>
  </w:style>
  <w:style w:type="paragraph" w:customStyle="1" w:styleId="53DCF2E1EA204F52B00E899BC9D2B24C">
    <w:name w:val="53DCF2E1EA204F52B00E899BC9D2B24C"/>
    <w:rsid w:val="006F2FED"/>
  </w:style>
  <w:style w:type="paragraph" w:customStyle="1" w:styleId="681F054CCB784024A84211A9385CAF1E">
    <w:name w:val="681F054CCB784024A84211A9385CAF1E"/>
    <w:rsid w:val="006F2FED"/>
  </w:style>
  <w:style w:type="paragraph" w:customStyle="1" w:styleId="70A8620DCF404E8D8032EDA1BC8704897">
    <w:name w:val="70A8620DCF404E8D8032EDA1BC870489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7">
    <w:name w:val="48E09E2AB10D4FEAA422F05166863E51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2">
    <w:name w:val="4AE974971EBD4F16B7336659ECD9A423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2">
    <w:name w:val="F5B8EF7652E945DF937A24286CDFEEE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2">
    <w:name w:val="B9901D095D8B43A08DBF310C4B5B5A17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2">
    <w:name w:val="CD290E17D0C04E65B7B934DD021E48D6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2">
    <w:name w:val="89569EBCD98E471AB9CDBF1147879401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2">
    <w:name w:val="6A7D444B4EAF499FACF9C5E9807FD1BA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2">
    <w:name w:val="432AC20FE32D438A9454F2326B0693B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2">
    <w:name w:val="FD416305922A4DD081D2F0235C69B13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2">
    <w:name w:val="3FAB4757406F448AA4D45FC7764B02E2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2">
    <w:name w:val="564AF938B48F4FE5BAFBB0FA74B5B8D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2">
    <w:name w:val="C34A236ED26D48F585535637DD64E64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2">
    <w:name w:val="9F10B069AA944144BA086C6A209A7DA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2">
    <w:name w:val="236E50DB9ED54FF7B97231EF36B6E6B9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2">
    <w:name w:val="44F55ACC1CC541488A2CB58DD1B4A2E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8">
    <w:name w:val="70A8620DCF404E8D8032EDA1BC870489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8">
    <w:name w:val="48E09E2AB10D4FEAA422F05166863E51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3">
    <w:name w:val="4AE974971EBD4F16B7336659ECD9A423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3">
    <w:name w:val="F5B8EF7652E945DF937A24286CDFEEE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3">
    <w:name w:val="B9901D095D8B43A08DBF310C4B5B5A17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3">
    <w:name w:val="CD290E17D0C04E65B7B934DD021E48D6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3">
    <w:name w:val="89569EBCD98E471AB9CDBF1147879401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3">
    <w:name w:val="6A7D444B4EAF499FACF9C5E9807FD1BA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3">
    <w:name w:val="432AC20FE32D438A9454F2326B0693B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3">
    <w:name w:val="FD416305922A4DD081D2F0235C69B13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3">
    <w:name w:val="3FAB4757406F448AA4D45FC7764B02E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3">
    <w:name w:val="564AF938B48F4FE5BAFBB0FA74B5B8D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3">
    <w:name w:val="C34A236ED26D48F585535637DD64E64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3">
    <w:name w:val="9F10B069AA944144BA086C6A209A7DA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3">
    <w:name w:val="236E50DB9ED54FF7B97231EF36B6E6B9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3">
    <w:name w:val="44F55ACC1CC541488A2CB58DD1B4A2E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9">
    <w:name w:val="70A8620DCF404E8D8032EDA1BC870489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9">
    <w:name w:val="48E09E2AB10D4FEAA422F05166863E51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4">
    <w:name w:val="4AE974971EBD4F16B7336659ECD9A423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4">
    <w:name w:val="F5B8EF7652E945DF937A24286CDFEEE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4">
    <w:name w:val="B9901D095D8B43A08DBF310C4B5B5A17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4">
    <w:name w:val="CD290E17D0C04E65B7B934DD021E48D6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4">
    <w:name w:val="89569EBCD98E471AB9CDBF114787940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4">
    <w:name w:val="6A7D444B4EAF499FACF9C5E9807FD1BA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4">
    <w:name w:val="432AC20FE32D438A9454F2326B0693B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4">
    <w:name w:val="FD416305922A4DD081D2F0235C69B13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4">
    <w:name w:val="3FAB4757406F448AA4D45FC7764B02E2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4">
    <w:name w:val="564AF938B48F4FE5BAFBB0FA74B5B8D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4">
    <w:name w:val="C34A236ED26D48F585535637DD64E64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4">
    <w:name w:val="9F10B069AA944144BA086C6A209A7DA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4">
    <w:name w:val="236E50DB9ED54FF7B97231EF36B6E6B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4">
    <w:name w:val="44F55ACC1CC541488A2CB58DD1B4A2E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8A13438BD874E348C529954D7426C9C">
    <w:name w:val="18A13438BD874E348C529954D7426C9C"/>
    <w:rsid w:val="00113379"/>
  </w:style>
  <w:style w:type="paragraph" w:customStyle="1" w:styleId="B2E44649DF48471FADEEECA8E238E433">
    <w:name w:val="B2E44649DF48471FADEEECA8E238E433"/>
    <w:rsid w:val="00113379"/>
  </w:style>
  <w:style w:type="paragraph" w:customStyle="1" w:styleId="A455552532094C78B449F374381A652C">
    <w:name w:val="A455552532094C78B449F374381A652C"/>
    <w:rsid w:val="00113379"/>
  </w:style>
  <w:style w:type="paragraph" w:customStyle="1" w:styleId="C4CB020E0F604B40B103F7ED8B40C253">
    <w:name w:val="C4CB020E0F604B40B103F7ED8B40C253"/>
    <w:rsid w:val="00113379"/>
  </w:style>
  <w:style w:type="paragraph" w:customStyle="1" w:styleId="26665A10F71A41D996BA04110D9BC1F3">
    <w:name w:val="26665A10F71A41D996BA04110D9BC1F3"/>
    <w:rsid w:val="00113379"/>
  </w:style>
  <w:style w:type="paragraph" w:customStyle="1" w:styleId="DAB298D278084406809C6B96FF337E8C">
    <w:name w:val="DAB298D278084406809C6B96FF337E8C"/>
    <w:rsid w:val="00113379"/>
  </w:style>
  <w:style w:type="paragraph" w:customStyle="1" w:styleId="2965E3F4288841799739EA4B0B9FE6B4">
    <w:name w:val="2965E3F4288841799739EA4B0B9FE6B4"/>
    <w:rsid w:val="00113379"/>
  </w:style>
  <w:style w:type="paragraph" w:customStyle="1" w:styleId="EC2FE97E24CF42EE8B54339EA302D3A2">
    <w:name w:val="EC2FE97E24CF42EE8B54339EA302D3A2"/>
    <w:rsid w:val="00113379"/>
  </w:style>
  <w:style w:type="paragraph" w:customStyle="1" w:styleId="28AFFEF76D7740018F5738455F5BBA4D">
    <w:name w:val="28AFFEF76D7740018F5738455F5BBA4D"/>
    <w:rsid w:val="00113379"/>
  </w:style>
  <w:style w:type="paragraph" w:customStyle="1" w:styleId="65CC273AB50841D5BA07060CFD6EA1F5">
    <w:name w:val="65CC273AB50841D5BA07060CFD6EA1F5"/>
    <w:rsid w:val="00113379"/>
  </w:style>
  <w:style w:type="paragraph" w:customStyle="1" w:styleId="D09830DD384D4FD58A8707239120D27F">
    <w:name w:val="D09830DD384D4FD58A8707239120D27F"/>
    <w:rsid w:val="00113379"/>
  </w:style>
  <w:style w:type="paragraph" w:customStyle="1" w:styleId="9BF9DBA0D5C8418D807DCD43D5D524BA">
    <w:name w:val="9BF9DBA0D5C8418D807DCD43D5D524BA"/>
    <w:rsid w:val="00113379"/>
  </w:style>
  <w:style w:type="paragraph" w:customStyle="1" w:styleId="094D1C40EA6A4E969C4875A5292F303E">
    <w:name w:val="094D1C40EA6A4E969C4875A5292F303E"/>
    <w:rsid w:val="00113379"/>
  </w:style>
  <w:style w:type="paragraph" w:customStyle="1" w:styleId="65FD018E6B6A49AFBBD86686B58713F6">
    <w:name w:val="65FD018E6B6A49AFBBD86686B58713F6"/>
    <w:rsid w:val="00113379"/>
  </w:style>
  <w:style w:type="paragraph" w:customStyle="1" w:styleId="A97B8A316A95463C94726FBEAA261A9C">
    <w:name w:val="A97B8A316A95463C94726FBEAA261A9C"/>
    <w:rsid w:val="00282034"/>
  </w:style>
  <w:style w:type="paragraph" w:customStyle="1" w:styleId="A639FE6A804542178CAD6B13CBF1C6ED">
    <w:name w:val="A639FE6A804542178CAD6B13CBF1C6ED"/>
    <w:rsid w:val="00282034"/>
  </w:style>
  <w:style w:type="paragraph" w:customStyle="1" w:styleId="B18399ABF3244703A68EC89B29511AAF">
    <w:name w:val="B18399ABF3244703A68EC89B29511AAF"/>
    <w:rsid w:val="00282034"/>
  </w:style>
  <w:style w:type="paragraph" w:customStyle="1" w:styleId="8D303B4E0E1843CAAEC91AE2DD665B16">
    <w:name w:val="8D303B4E0E1843CAAEC91AE2DD665B16"/>
    <w:rsid w:val="00282034"/>
  </w:style>
  <w:style w:type="paragraph" w:customStyle="1" w:styleId="76A2DB9903584591A858A1A93954F76F">
    <w:name w:val="76A2DB9903584591A858A1A93954F76F"/>
    <w:rsid w:val="00282034"/>
  </w:style>
  <w:style w:type="paragraph" w:customStyle="1" w:styleId="918B62728C194F0487AE4ECA4F2EDF60">
    <w:name w:val="918B62728C194F0487AE4ECA4F2EDF60"/>
    <w:rsid w:val="00282034"/>
  </w:style>
  <w:style w:type="paragraph" w:customStyle="1" w:styleId="AA108DBDC0314A43A45EE01EC430E1A0">
    <w:name w:val="AA108DBDC0314A43A45EE01EC430E1A0"/>
    <w:rsid w:val="00282034"/>
  </w:style>
  <w:style w:type="paragraph" w:customStyle="1" w:styleId="0ED0D8A256BF4DF9B2DF6D8075330D6F">
    <w:name w:val="0ED0D8A256BF4DF9B2DF6D8075330D6F"/>
    <w:rsid w:val="00282034"/>
  </w:style>
  <w:style w:type="paragraph" w:customStyle="1" w:styleId="0B0D7CD0F2244F1EB8F4CB90B9E69FD7">
    <w:name w:val="0B0D7CD0F2244F1EB8F4CB90B9E69FD7"/>
    <w:rsid w:val="00282034"/>
  </w:style>
  <w:style w:type="paragraph" w:customStyle="1" w:styleId="5B48E6EAFD09462EB5D1A848D9DBDF37">
    <w:name w:val="5B48E6EAFD09462EB5D1A848D9DBDF37"/>
    <w:rsid w:val="00282034"/>
  </w:style>
  <w:style w:type="paragraph" w:customStyle="1" w:styleId="333F2160DC3E49B488B9AFA71B083868">
    <w:name w:val="333F2160DC3E49B488B9AFA71B083868"/>
    <w:rsid w:val="00282034"/>
  </w:style>
  <w:style w:type="paragraph" w:customStyle="1" w:styleId="0829DC854C3D4E2DB00B61949F734B8F">
    <w:name w:val="0829DC854C3D4E2DB00B61949F734B8F"/>
    <w:rsid w:val="00282034"/>
  </w:style>
  <w:style w:type="paragraph" w:customStyle="1" w:styleId="0E795224EB554A1097D1EFFE6A0C8492">
    <w:name w:val="0E795224EB554A1097D1EFFE6A0C8492"/>
    <w:rsid w:val="00282034"/>
  </w:style>
  <w:style w:type="paragraph" w:customStyle="1" w:styleId="CA04C4BC276E4051993DD64C9C8D3556">
    <w:name w:val="CA04C4BC276E4051993DD64C9C8D3556"/>
    <w:rsid w:val="00282034"/>
  </w:style>
  <w:style w:type="paragraph" w:customStyle="1" w:styleId="AB1AF667C2E34F15AB5888019D07DE3F">
    <w:name w:val="AB1AF667C2E34F15AB5888019D07DE3F"/>
    <w:rsid w:val="00BE2E74"/>
  </w:style>
  <w:style w:type="paragraph" w:customStyle="1" w:styleId="B42578B290794108A195ACFFF18799BC">
    <w:name w:val="B42578B290794108A195ACFFF18799BC"/>
    <w:rsid w:val="00BE2E74"/>
  </w:style>
  <w:style w:type="paragraph" w:customStyle="1" w:styleId="F97C0BB9C0844AE0B7D51C212FE6BFAE">
    <w:name w:val="F97C0BB9C0844AE0B7D51C212FE6BFAE"/>
    <w:rsid w:val="00BE2E74"/>
  </w:style>
  <w:style w:type="paragraph" w:customStyle="1" w:styleId="C8994026A5334E299B4385363C847601">
    <w:name w:val="C8994026A5334E299B4385363C847601"/>
    <w:rsid w:val="00BE2E74"/>
  </w:style>
  <w:style w:type="paragraph" w:customStyle="1" w:styleId="EE32CF96963E4060A52CE9C22C2BF746">
    <w:name w:val="EE32CF96963E4060A52CE9C22C2BF746"/>
    <w:rsid w:val="00BE2E74"/>
  </w:style>
  <w:style w:type="paragraph" w:customStyle="1" w:styleId="B675FDC7A2D242758AAF1ADED8B8116A">
    <w:name w:val="B675FDC7A2D242758AAF1ADED8B8116A"/>
    <w:rsid w:val="00BE2E74"/>
  </w:style>
  <w:style w:type="paragraph" w:customStyle="1" w:styleId="F54EF5E0A57D410693DAD88E9E2EBD77">
    <w:name w:val="F54EF5E0A57D410693DAD88E9E2EBD77"/>
    <w:rsid w:val="00BE2E74"/>
  </w:style>
  <w:style w:type="paragraph" w:customStyle="1" w:styleId="DC846D33F40D434FBD27C24F2852E571">
    <w:name w:val="DC846D33F40D434FBD27C24F2852E571"/>
    <w:rsid w:val="00BE2E74"/>
  </w:style>
  <w:style w:type="paragraph" w:customStyle="1" w:styleId="A1258560CB8343C5922041B3FAC70AF5">
    <w:name w:val="A1258560CB8343C5922041B3FAC70AF5"/>
    <w:rsid w:val="00BE2E74"/>
  </w:style>
  <w:style w:type="paragraph" w:customStyle="1" w:styleId="B93D7BE4B332428FB4B82FB8E3F8CF62">
    <w:name w:val="B93D7BE4B332428FB4B82FB8E3F8CF62"/>
    <w:rsid w:val="00BE2E74"/>
  </w:style>
  <w:style w:type="paragraph" w:customStyle="1" w:styleId="6CA4D984F81D4CDCB01722E8F1504AC7">
    <w:name w:val="6CA4D984F81D4CDCB01722E8F1504AC7"/>
    <w:rsid w:val="00BE2E74"/>
  </w:style>
  <w:style w:type="paragraph" w:customStyle="1" w:styleId="12C1A54B286C4316958B2B368267B65A">
    <w:name w:val="12C1A54B286C4316958B2B368267B65A"/>
    <w:rsid w:val="00BE2E74"/>
  </w:style>
  <w:style w:type="paragraph" w:customStyle="1" w:styleId="9E7C56534CBC4A30A87F3E0FCA56BB54">
    <w:name w:val="9E7C56534CBC4A30A87F3E0FCA56BB54"/>
    <w:rsid w:val="00BE2E74"/>
  </w:style>
  <w:style w:type="paragraph" w:customStyle="1" w:styleId="DDA6786409F447CFB6DD60C59378188D">
    <w:name w:val="DDA6786409F447CFB6DD60C59378188D"/>
    <w:rsid w:val="00BE2E74"/>
  </w:style>
  <w:style w:type="paragraph" w:customStyle="1" w:styleId="9BC36CEACC1B414C9C2B7D6EDC16A6EC">
    <w:name w:val="9BC36CEACC1B414C9C2B7D6EDC16A6EC"/>
    <w:rsid w:val="00BE2E74"/>
  </w:style>
  <w:style w:type="paragraph" w:customStyle="1" w:styleId="D09206C12BD04BCB9FE6080291921C41">
    <w:name w:val="D09206C12BD04BCB9FE6080291921C41"/>
    <w:rsid w:val="00BE2E74"/>
  </w:style>
  <w:style w:type="paragraph" w:customStyle="1" w:styleId="8F852DFC286441949A4C082782F9F8AA">
    <w:name w:val="8F852DFC286441949A4C082782F9F8AA"/>
    <w:rsid w:val="00BE2E74"/>
  </w:style>
  <w:style w:type="paragraph" w:customStyle="1" w:styleId="C07381C48C6C42D8A06B852719CC06C9">
    <w:name w:val="C07381C48C6C42D8A06B852719CC06C9"/>
    <w:rsid w:val="00BE2E74"/>
  </w:style>
  <w:style w:type="paragraph" w:customStyle="1" w:styleId="8DD3AD7CD0384CAAB531C2F67D7D62F1">
    <w:name w:val="8DD3AD7CD0384CAAB531C2F67D7D62F1"/>
    <w:rsid w:val="00BE2E74"/>
  </w:style>
  <w:style w:type="paragraph" w:customStyle="1" w:styleId="1A2EB74A9C0649618111601512B3EE25">
    <w:name w:val="1A2EB74A9C0649618111601512B3EE25"/>
    <w:rsid w:val="00BE2E74"/>
  </w:style>
  <w:style w:type="paragraph" w:customStyle="1" w:styleId="0A71A99EDE1F42088B3BF4F059E8BEF5">
    <w:name w:val="0A71A99EDE1F42088B3BF4F059E8BEF5"/>
    <w:rsid w:val="00BE2E74"/>
  </w:style>
  <w:style w:type="paragraph" w:customStyle="1" w:styleId="CC14F6356DB2473186F9BDCA74CE3C0C">
    <w:name w:val="CC14F6356DB2473186F9BDCA74CE3C0C"/>
    <w:rsid w:val="00BE2E74"/>
  </w:style>
  <w:style w:type="paragraph" w:customStyle="1" w:styleId="FA1690FADD224AB9B22AA3687952160E">
    <w:name w:val="FA1690FADD224AB9B22AA3687952160E"/>
    <w:rsid w:val="00BE2E74"/>
  </w:style>
  <w:style w:type="paragraph" w:customStyle="1" w:styleId="6B6AB61A668343F4B4FC0DC1204EC83C">
    <w:name w:val="6B6AB61A668343F4B4FC0DC1204EC83C"/>
    <w:rsid w:val="00BE2E74"/>
  </w:style>
  <w:style w:type="paragraph" w:customStyle="1" w:styleId="2434E3F9E88E4E10B8E1C0FA9FF13D23">
    <w:name w:val="2434E3F9E88E4E10B8E1C0FA9FF13D23"/>
    <w:rsid w:val="00BE2E74"/>
  </w:style>
  <w:style w:type="paragraph" w:customStyle="1" w:styleId="976086DE9F0A406E8051D95E942817B2">
    <w:name w:val="976086DE9F0A406E8051D95E942817B2"/>
    <w:rsid w:val="00BE2E74"/>
  </w:style>
  <w:style w:type="paragraph" w:customStyle="1" w:styleId="BB678EE4A03F4C29ACF83D0B15B272E0">
    <w:name w:val="BB678EE4A03F4C29ACF83D0B15B272E0"/>
    <w:rsid w:val="00BE2E74"/>
  </w:style>
  <w:style w:type="paragraph" w:customStyle="1" w:styleId="263CD957AFD14B1D9F7F2C1A1B0703ED">
    <w:name w:val="263CD957AFD14B1D9F7F2C1A1B0703ED"/>
    <w:rsid w:val="00BE2E74"/>
  </w:style>
  <w:style w:type="paragraph" w:customStyle="1" w:styleId="E32F910F66364C39B44B76DB427CF406">
    <w:name w:val="E32F910F66364C39B44B76DB427CF406"/>
    <w:rsid w:val="00D6734A"/>
  </w:style>
  <w:style w:type="paragraph" w:customStyle="1" w:styleId="4FB16C89CD5D446FA9A5D4B6C6DC0891">
    <w:name w:val="4FB16C89CD5D446FA9A5D4B6C6DC0891"/>
    <w:rsid w:val="00D6734A"/>
  </w:style>
  <w:style w:type="paragraph" w:customStyle="1" w:styleId="6C1A578A0D164AC483356A7AF1F129CE">
    <w:name w:val="6C1A578A0D164AC483356A7AF1F129CE"/>
    <w:rsid w:val="00D6734A"/>
  </w:style>
  <w:style w:type="paragraph" w:customStyle="1" w:styleId="B8C3F631C04C49609BA6A7E791629480">
    <w:name w:val="B8C3F631C04C49609BA6A7E791629480"/>
    <w:rsid w:val="00D6734A"/>
  </w:style>
  <w:style w:type="paragraph" w:customStyle="1" w:styleId="9A0C269C9E1A4D24AC1E9D6B80630E3B">
    <w:name w:val="9A0C269C9E1A4D24AC1E9D6B80630E3B"/>
    <w:rsid w:val="00D6734A"/>
  </w:style>
  <w:style w:type="paragraph" w:customStyle="1" w:styleId="E3515DA18745400E9147C35866A33A21">
    <w:name w:val="E3515DA18745400E9147C35866A33A21"/>
    <w:rsid w:val="00D6734A"/>
  </w:style>
  <w:style w:type="paragraph" w:customStyle="1" w:styleId="33FDCAE3A5D04FC3B9CEFC7CE6F8EB0B">
    <w:name w:val="33FDCAE3A5D04FC3B9CEFC7CE6F8EB0B"/>
    <w:rsid w:val="00D6734A"/>
  </w:style>
  <w:style w:type="paragraph" w:customStyle="1" w:styleId="94598A3B80C246499F5B6F088DBBA687">
    <w:name w:val="94598A3B80C246499F5B6F088DBBA687"/>
    <w:rsid w:val="00D6734A"/>
  </w:style>
  <w:style w:type="paragraph" w:customStyle="1" w:styleId="102AB1997DEE439E98592774DE4A8435">
    <w:name w:val="102AB1997DEE439E98592774DE4A8435"/>
    <w:rsid w:val="00D6734A"/>
  </w:style>
  <w:style w:type="paragraph" w:customStyle="1" w:styleId="636ADEB5FCF046BCADD6FCC30F9F2C27">
    <w:name w:val="636ADEB5FCF046BCADD6FCC30F9F2C27"/>
    <w:rsid w:val="00D6734A"/>
  </w:style>
  <w:style w:type="paragraph" w:customStyle="1" w:styleId="863060F6554641B3B0482C9C3676CDCA">
    <w:name w:val="863060F6554641B3B0482C9C3676CDCA"/>
    <w:rsid w:val="00D6734A"/>
  </w:style>
  <w:style w:type="paragraph" w:customStyle="1" w:styleId="70F4778B4A6B41FAB4EECDA844035E64">
    <w:name w:val="70F4778B4A6B41FAB4EECDA844035E64"/>
    <w:rsid w:val="00D6734A"/>
  </w:style>
  <w:style w:type="paragraph" w:customStyle="1" w:styleId="4A2CBD82DCBB4DBF9ADCE52C998A8018">
    <w:name w:val="4A2CBD82DCBB4DBF9ADCE52C998A8018"/>
    <w:rsid w:val="00D6734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517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D</vt:lpstr>
    </vt:vector>
  </TitlesOfParts>
  <Company>Bundesagentur für Arbeit</Company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D</dc:title>
  <dc:subject/>
  <cp:keywords>BaE</cp:keywords>
  <dc:description/>
  <cp:revision>5</cp:revision>
  <cp:lastPrinted>2005-11-29T09:43:00Z</cp:lastPrinted>
  <dcterms:created xsi:type="dcterms:W3CDTF">2019-10-18T10:54:00Z</dcterms:created>
  <dcterms:modified xsi:type="dcterms:W3CDTF">2022-05-10T07:37:00Z</dcterms:modified>
  <cp:category>Vertragsvordruck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